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rPrChange w:id="40" w:author="ybj" w:date="2021-04-15T14:24:21Z">
            <w:rPr>
              <w:rFonts w:ascii="仿宋_GB2312" w:hAnsi="宋体" w:eastAsia="仿宋_GB2312" w:cs="宋体"/>
              <w:bCs/>
              <w:color w:val="000000"/>
              <w:kern w:val="0"/>
              <w:sz w:val="32"/>
              <w:szCs w:val="32"/>
            </w:rPr>
          </w:rPrChange>
        </w:rPr>
        <w:pPrChange w:id="39" w:author="ybj" w:date="2021-04-15T14:24:49Z">
          <w:pPr>
            <w:widowControl/>
            <w:jc w:val="left"/>
          </w:pPr>
        </w:pPrChange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rPrChange w:id="41" w:author="ybj" w:date="2021-04-15T14:24:21Z">
            <w:rPr>
              <w:rFonts w:hint="eastAsia" w:ascii="仿宋_GB2312" w:hAnsi="宋体" w:eastAsia="仿宋_GB2312" w:cs="宋体"/>
              <w:bCs/>
              <w:color w:val="000000"/>
              <w:kern w:val="0"/>
              <w:sz w:val="32"/>
              <w:szCs w:val="32"/>
            </w:rPr>
          </w:rPrChange>
        </w:rPr>
        <w:t>附件1</w:t>
      </w:r>
    </w:p>
    <w:p>
      <w:pPr>
        <w:widowControl/>
        <w:spacing w:line="600" w:lineRule="exact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6"/>
          <w:szCs w:val="36"/>
        </w:rPr>
        <w:pPrChange w:id="42" w:author="ybj" w:date="2021-04-15T14:24:49Z">
          <w:pPr>
            <w:widowControl/>
            <w:jc w:val="center"/>
          </w:pPr>
        </w:pPrChange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rPrChange w:id="44" w:author="ybj" w:date="2021-04-15T14:24:30Z">
            <w:rPr>
              <w:rFonts w:hint="eastAsia" w:ascii="方正小标宋简体" w:hAnsi="方正小标宋简体" w:eastAsia="方正小标宋简体" w:cs="方正小标宋简体"/>
              <w:b/>
              <w:bCs/>
              <w:color w:val="000000"/>
              <w:kern w:val="0"/>
              <w:sz w:val="44"/>
              <w:szCs w:val="44"/>
            </w:rPr>
          </w:rPrChange>
        </w:rPr>
        <w:pPrChange w:id="43" w:author="ybj" w:date="2021-04-15T14:24:49Z">
          <w:pPr>
            <w:widowControl/>
            <w:jc w:val="center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  <w:rPrChange w:id="45" w:author="ybj" w:date="2021-04-15T14:24:30Z">
            <w:rPr>
              <w:rFonts w:hint="eastAsia" w:ascii="方正小标宋简体" w:hAnsi="方正小标宋简体" w:eastAsia="方正小标宋简体" w:cs="方正小标宋简体"/>
              <w:b/>
              <w:bCs/>
              <w:color w:val="000000"/>
              <w:kern w:val="0"/>
              <w:sz w:val="44"/>
              <w:szCs w:val="44"/>
              <w:lang w:eastAsia="zh-CN"/>
            </w:rPr>
          </w:rPrChange>
        </w:rPr>
        <w:t>医疗服务价格项目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rPrChange w:id="46" w:author="ybj" w:date="2021-04-15T14:24:30Z">
            <w:rPr>
              <w:rFonts w:hint="eastAsia" w:ascii="方正小标宋简体" w:hAnsi="方正小标宋简体" w:eastAsia="方正小标宋简体" w:cs="方正小标宋简体"/>
              <w:b/>
              <w:bCs/>
              <w:color w:val="000000"/>
              <w:kern w:val="0"/>
              <w:sz w:val="44"/>
              <w:szCs w:val="44"/>
            </w:rPr>
          </w:rPrChange>
        </w:rPr>
        <w:t>使用说明</w:t>
      </w:r>
    </w:p>
    <w:p>
      <w:pPr>
        <w:widowControl/>
        <w:spacing w:line="600" w:lineRule="exact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6"/>
          <w:szCs w:val="36"/>
        </w:rPr>
        <w:pPrChange w:id="47" w:author="ybj" w:date="2021-04-15T14:24:49Z">
          <w:pPr>
            <w:widowControl/>
            <w:jc w:val="center"/>
          </w:pPr>
        </w:pPrChange>
      </w:pPr>
    </w:p>
    <w:p>
      <w:pPr>
        <w:widowControl w:val="0"/>
        <w:numPr>
          <w:ilvl w:val="0"/>
          <w:numId w:val="1"/>
        </w:numPr>
        <w:spacing w:beforeLines="0" w:afterLines="0" w:line="600" w:lineRule="exact"/>
        <w:ind w:firstLine="640" w:firstLineChars="200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pPrChange w:id="48" w:author="ybj" w:date="2021-04-15T14:24:49Z">
          <w:pPr>
            <w:widowControl w:val="0"/>
            <w:numPr>
              <w:ilvl w:val="0"/>
              <w:numId w:val="1"/>
            </w:numPr>
            <w:spacing w:beforeLines="0" w:afterLines="0" w:line="500" w:lineRule="exact"/>
            <w:ind w:firstLine="640" w:firstLineChars="200"/>
            <w:outlineLvl w:val="9"/>
          </w:pPr>
        </w:pPrChange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项目分类</w:t>
      </w:r>
    </w:p>
    <w:p>
      <w:pPr>
        <w:widowControl w:val="0"/>
        <w:numPr>
          <w:ilvl w:val="-1"/>
          <w:numId w:val="0"/>
        </w:numPr>
        <w:spacing w:beforeLines="0" w:afterLines="0" w:line="600" w:lineRule="exact"/>
        <w:ind w:firstLine="640" w:firstLineChars="200"/>
        <w:outlineLvl w:val="9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50" w:author="ybj" w:date="2021-04-15T14:24:38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49" w:author="ybj" w:date="2021-04-15T14:24:49Z">
          <w:pPr>
            <w:widowControl w:val="0"/>
            <w:numPr>
              <w:ilvl w:val="-1"/>
              <w:numId w:val="0"/>
            </w:numPr>
            <w:spacing w:beforeLines="0" w:afterLines="0" w:line="500" w:lineRule="exact"/>
            <w:ind w:firstLine="640" w:firstLineChars="200"/>
            <w:outlineLvl w:val="9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51" w:author="ybj" w:date="2021-04-15T14:24:38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rPrChange w:id="52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广东省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  <w:rPrChange w:id="53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基本医疗服务价格项目目录</w:t>
      </w:r>
      <w:r>
        <w:rPr>
          <w:rFonts w:hint="default" w:ascii="Times New Roman" w:hAnsi="Times New Roman" w:eastAsia="仿宋_GB2312" w:cs="Times New Roman"/>
          <w:sz w:val="32"/>
          <w:szCs w:val="32"/>
          <w:rPrChange w:id="54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（20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55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  <w:rPrChange w:id="56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年版）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  <w:rPrChange w:id="57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》和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58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  <w:rPrChange w:id="59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广东省市场调节价医疗服务价格项目目录</w:t>
      </w:r>
      <w:r>
        <w:rPr>
          <w:rFonts w:hint="default" w:ascii="Times New Roman" w:hAnsi="Times New Roman" w:eastAsia="仿宋_GB2312" w:cs="Times New Roman"/>
          <w:sz w:val="32"/>
          <w:szCs w:val="32"/>
          <w:rPrChange w:id="60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（20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  <w:rPrChange w:id="61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  <w:rPrChange w:id="62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年版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  <w:rPrChange w:id="63" w:author="ybj" w:date="2021-04-15T14:24:38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）》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64" w:author="ybj" w:date="2021-04-15T14:24:38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所列医疗服务价格项目采用五级分类法。其中第一级分为综合医疗服务类、医技诊疗类、临床诊疗类、中医及民族医诊疗类。每类下可设第二至四级分类，第五级为医疗服务价格终极项目。其中临床诊疗类中“临床各系统诊疗”和“手术治疗”两类参照国际疾病分类（ICD-9-CM）的分类格式，按解剖部位从上至下，由近端到远端，由浅层到深层原则排序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66" w:author="ybj" w:date="2021-04-15T14:24:38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65" w:author="ybj" w:date="2021-04-15T14:24:49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67" w:author="ybj" w:date="2021-04-15T14:24:38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项目分类的基本框架举例如下：</w:t>
      </w:r>
    </w:p>
    <w:p>
      <w:pPr>
        <w:widowControl/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  <w:pPrChange w:id="68" w:author="ybj" w:date="2021-04-15T14:24:49Z">
          <w:pPr>
            <w:widowControl/>
            <w:ind w:firstLine="640" w:firstLineChars="200"/>
          </w:pPr>
        </w:pPrChange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b/>
          <w:bCs/>
          <w:color w:val="000000"/>
          <w:kern w:val="0"/>
          <w:sz w:val="28"/>
          <w:szCs w:val="28"/>
        </w:rPr>
        <w:t>医疗服务价格项目</w:t>
      </w:r>
    </w:p>
    <w:tbl>
      <w:tblPr>
        <w:tblStyle w:val="9"/>
        <w:tblW w:w="78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948"/>
        <w:gridCol w:w="779"/>
        <w:gridCol w:w="780"/>
        <w:gridCol w:w="447"/>
        <w:gridCol w:w="333"/>
        <w:gridCol w:w="780"/>
        <w:gridCol w:w="139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02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Borders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综合医疗服务类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医技诊疗类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临床诊疗类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中医及民族医诊疗类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    4   （一级分类）</w:t>
            </w:r>
          </w:p>
        </w:tc>
      </w:tr>
    </w:tbl>
    <w:p>
      <w:pPr>
        <w:widowControl/>
        <w:spacing w:line="240" w:lineRule="exact"/>
        <w:rPr>
          <w:rFonts w:ascii="仿宋_GB2312" w:hAnsi="宋体" w:eastAsia="仿宋_GB2312" w:cs="宋体"/>
          <w:b/>
          <w:bCs/>
          <w:color w:val="000000"/>
          <w:kern w:val="0"/>
          <w:sz w:val="28"/>
          <w:szCs w:val="28"/>
        </w:rPr>
      </w:pPr>
    </w:p>
    <w:tbl>
      <w:tblPr>
        <w:tblStyle w:val="9"/>
        <w:tblW w:w="8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"/>
        <w:gridCol w:w="918"/>
        <w:gridCol w:w="1107"/>
        <w:gridCol w:w="1107"/>
        <w:gridCol w:w="40"/>
        <w:gridCol w:w="607"/>
        <w:gridCol w:w="64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4090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0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918" w:type="dxa"/>
            <w:tcBorders>
              <w:top w:val="nil"/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临床各系统诊疗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经血管介入性治疗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手术治疗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物理治疗与康复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34  （二级分类）</w:t>
            </w:r>
          </w:p>
        </w:tc>
      </w:tr>
    </w:tbl>
    <w:p>
      <w:pPr>
        <w:widowControl/>
        <w:spacing w:line="24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tbl>
      <w:tblPr>
        <w:tblStyle w:val="9"/>
        <w:tblW w:w="84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"/>
        <w:gridCol w:w="355"/>
        <w:gridCol w:w="850"/>
        <w:gridCol w:w="851"/>
        <w:gridCol w:w="921"/>
        <w:gridCol w:w="901"/>
        <w:gridCol w:w="20"/>
        <w:gridCol w:w="663"/>
        <w:gridCol w:w="663"/>
        <w:gridCol w:w="712"/>
        <w:gridCol w:w="712"/>
        <w:gridCol w:w="731"/>
        <w:gridCol w:w="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2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32" w:type="dxa"/>
            <w:gridSpan w:val="7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4" w:type="dxa"/>
            <w:tcBorders>
              <w:top w:val="nil"/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1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nil"/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麻醉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神经系统手术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内分泌系统手术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眼部手术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耳部手术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3303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</w:t>
            </w:r>
          </w:p>
        </w:tc>
        <w:tc>
          <w:tcPr>
            <w:tcW w:w="28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3305   ……（三级分类）</w:t>
            </w:r>
          </w:p>
        </w:tc>
      </w:tr>
    </w:tbl>
    <w:p>
      <w:pPr>
        <w:widowControl/>
        <w:spacing w:line="24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tbl>
      <w:tblPr>
        <w:tblStyle w:val="9"/>
        <w:tblW w:w="90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583"/>
        <w:gridCol w:w="595"/>
        <w:gridCol w:w="595"/>
        <w:gridCol w:w="708"/>
        <w:gridCol w:w="709"/>
        <w:gridCol w:w="736"/>
        <w:gridCol w:w="43"/>
        <w:gridCol w:w="780"/>
        <w:gridCol w:w="1205"/>
        <w:gridCol w:w="1206"/>
        <w:gridCol w:w="637"/>
        <w:gridCol w:w="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4508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9" w:type="dxa"/>
            <w:gridSpan w:val="6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582" w:type="dxa"/>
            <w:tcBorders>
              <w:top w:val="nil"/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tcBorders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nil"/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眼睑手术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泪器手术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结膜手术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角膜手术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虹膜睫状体和前房手术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330401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330404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330405  ……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（四级分类）</w:t>
            </w:r>
          </w:p>
        </w:tc>
      </w:tr>
    </w:tbl>
    <w:p>
      <w:pPr>
        <w:widowControl/>
        <w:spacing w:line="240" w:lineRule="exact"/>
        <w:rPr>
          <w:rFonts w:ascii="仿宋_GB2312" w:hAnsi="宋体" w:eastAsia="仿宋_GB2312" w:cs="宋体"/>
          <w:b/>
          <w:bCs/>
          <w:color w:val="000000"/>
          <w:kern w:val="0"/>
          <w:sz w:val="28"/>
          <w:szCs w:val="28"/>
        </w:rPr>
      </w:pPr>
    </w:p>
    <w:tbl>
      <w:tblPr>
        <w:tblStyle w:val="9"/>
        <w:tblW w:w="9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3"/>
        <w:gridCol w:w="4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3" w:type="dxa"/>
            <w:tcBorders>
              <w:top w:val="nil"/>
              <w:lef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6" w:type="dxa"/>
            <w:gridSpan w:val="2"/>
            <w:tcBorders>
              <w:bottom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left="1155" w:leftChars="55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330404001 表层角膜镜片镶嵌术      （第五级：终极项目）</w:t>
            </w:r>
          </w:p>
          <w:p>
            <w:pPr>
              <w:widowControl/>
              <w:ind w:left="1155" w:leftChars="55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330404002 近视性放射状角膜切开术 ……</w:t>
            </w:r>
          </w:p>
        </w:tc>
      </w:tr>
    </w:tbl>
    <w:p>
      <w:pPr>
        <w:widowControl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numPr>
          <w:ilvl w:val="0"/>
          <w:numId w:val="2"/>
        </w:num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  <w:rPrChange w:id="70" w:author="ybj" w:date="2021-04-15T14:25:04Z">
            <w:rPr>
              <w:rFonts w:hint="eastAsia" w:ascii="黑体" w:hAnsi="黑体" w:eastAsia="黑体" w:cs="黑体"/>
              <w:color w:val="000000"/>
              <w:kern w:val="0"/>
              <w:sz w:val="32"/>
              <w:szCs w:val="32"/>
              <w:lang w:eastAsia="zh-CN"/>
            </w:rPr>
          </w:rPrChange>
        </w:rPr>
        <w:pPrChange w:id="69" w:author="ybj" w:date="2021-04-15T14:25:15Z">
          <w:pPr>
            <w:widowControl/>
            <w:numPr>
              <w:ilvl w:val="0"/>
              <w:numId w:val="2"/>
            </w:numPr>
            <w:ind w:firstLine="640" w:firstLineChars="200"/>
          </w:pPr>
        </w:pPrChange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  <w:rPrChange w:id="71" w:author="ybj" w:date="2021-04-15T14:25:04Z">
            <w:rPr>
              <w:rFonts w:hint="eastAsia" w:ascii="黑体" w:hAnsi="黑体" w:eastAsia="黑体" w:cs="黑体"/>
              <w:color w:val="000000"/>
              <w:kern w:val="0"/>
              <w:sz w:val="32"/>
              <w:szCs w:val="32"/>
              <w:lang w:eastAsia="zh-CN"/>
            </w:rPr>
          </w:rPrChange>
        </w:rPr>
        <w:t>医疗服务价格项目要素</w:t>
      </w:r>
    </w:p>
    <w:p>
      <w:pPr>
        <w:widowControl/>
        <w:numPr>
          <w:ilvl w:val="-1"/>
          <w:numId w:val="0"/>
        </w:num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73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72" w:author="ybj" w:date="2021-04-15T14:25:15Z">
          <w:pPr>
            <w:widowControl/>
            <w:numPr>
              <w:ilvl w:val="-1"/>
              <w:numId w:val="0"/>
            </w:numPr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74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每项医疗服务价格项目设“财务分类”、“编码”、“项目名称”、“项目内涵”、“除外内容”、“计价单位”、“价格”和“说明”八个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75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要素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7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78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77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79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1.财务分类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81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80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82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财务分类是根据财政部和卫生健康委颁布的《医院财务制度》规定的医疗收入项目类别确定的，财务分类码采用大写英文字母，其中： B为床位费、C为诊查费、D为检查费、E为治疗费、F为护理费、G为手术费、H为化验费</w:t>
      </w:r>
      <w:del w:id="83" w:author="徐丹" w:date="2021-04-12T16:53:20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rPrChange w:id="84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rPrChange>
          </w:rPr>
          <w:delText>、I为其他费</w:delText>
        </w:r>
      </w:del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8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88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87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89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2.项目编码</w:t>
      </w:r>
    </w:p>
    <w:p>
      <w:pPr>
        <w:pStyle w:val="3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91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90" w:author="ybj" w:date="2021-04-15T14:25:15Z">
          <w:pPr>
            <w:pStyle w:val="3"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92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项目编码采用顺序码，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93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主项目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94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设为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95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9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9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位。从左至右第1位为一级分类码，第2位为二级分类码，第3－4位为三级分类码，第5－6位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97" w:author="ybj" w:date="2021-04-15T14:25:04Z">
            <w:rPr>
              <w:rFonts w:hint="eastAsia" w:ascii="仿宋_GB2312" w:hAnsi="仿宋_GB2312" w:eastAsia="仿宋_GB2312" w:cs="仿宋_GB2312"/>
              <w:color w:val="000000"/>
              <w:kern w:val="0"/>
              <w:sz w:val="32"/>
              <w:szCs w:val="32"/>
            </w:rPr>
          </w:rPrChange>
        </w:rPr>
        <w:t>为四级分类码，</w:t>
      </w:r>
      <w:r>
        <w:rPr>
          <w:rFonts w:hint="default" w:ascii="Times New Roman" w:hAnsi="Times New Roman" w:eastAsia="仿宋_GB2312" w:cs="Times New Roman"/>
          <w:sz w:val="32"/>
          <w:szCs w:val="32"/>
          <w:rPrChange w:id="98" w:author="ybj" w:date="2021-04-15T14:25:0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第7位之后为项目顺序码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99" w:author="ybj" w:date="2021-04-15T14:25:04Z">
            <w:rPr>
              <w:rFonts w:hint="eastAsia" w:ascii="仿宋_GB2312" w:hAnsi="仿宋_GB2312" w:eastAsia="仿宋_GB2312" w:cs="仿宋_GB2312"/>
              <w:color w:val="000000"/>
              <w:kern w:val="0"/>
              <w:sz w:val="32"/>
              <w:szCs w:val="32"/>
            </w:rPr>
          </w:rPrChange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rPrChange w:id="100" w:author="ybj" w:date="2021-04-15T14:25:0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以全国</w:t>
      </w:r>
      <w:r>
        <w:rPr>
          <w:rFonts w:hint="default" w:ascii="Times New Roman" w:hAnsi="Times New Roman" w:eastAsia="仿宋_GB2312" w:cs="Times New Roman"/>
          <w:sz w:val="32"/>
          <w:szCs w:val="32"/>
          <w:rPrChange w:id="101" w:author="ybj" w:date="2021-04-15T14:25:04Z">
            <w:rPr>
              <w:rFonts w:hint="eastAsia" w:ascii="仿宋_GB2312" w:eastAsia="仿宋_GB2312"/>
              <w:sz w:val="32"/>
              <w:szCs w:val="32"/>
            </w:rPr>
          </w:rPrChange>
        </w:rPr>
        <w:t>统一的9位编码为基础，采用9+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  <w:rPrChange w:id="102" w:author="ybj" w:date="2021-04-15T14:25:04Z">
            <w:rPr>
              <w:rFonts w:hint="eastAsia" w:ascii="仿宋_GB2312" w:eastAsia="仿宋_GB2312"/>
              <w:color w:val="auto"/>
              <w:sz w:val="32"/>
              <w:szCs w:val="32"/>
              <w:lang w:val="en-US" w:eastAsia="zh-CN"/>
            </w:rPr>
          </w:rPrChange>
        </w:rPr>
        <w:t>N</w:t>
      </w:r>
      <w:r>
        <w:rPr>
          <w:rFonts w:hint="default" w:ascii="Times New Roman" w:hAnsi="Times New Roman" w:eastAsia="仿宋_GB2312" w:cs="Times New Roman"/>
          <w:sz w:val="32"/>
          <w:szCs w:val="32"/>
          <w:rPrChange w:id="103" w:author="ybj" w:date="2021-04-15T14:25:04Z">
            <w:rPr>
              <w:rFonts w:hint="eastAsia" w:ascii="仿宋_GB2312" w:eastAsia="仿宋_GB2312"/>
              <w:sz w:val="32"/>
              <w:szCs w:val="32"/>
            </w:rPr>
          </w:rPrChange>
        </w:rPr>
        <w:t>位编码管理，每一个编码对应一个项目。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04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部分类别项目因分类简单，无第三、四级分类，分类编码记为“00”。</w:t>
      </w:r>
    </w:p>
    <w:p>
      <w:pPr>
        <w:pStyle w:val="3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0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pPrChange w:id="105" w:author="ybj" w:date="2021-04-15T14:25:15Z">
          <w:pPr>
            <w:pStyle w:val="3"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07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市场调节价医疗服务价格项目，医疗机构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08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可根据成本等情况制定不同的价格标准，收费编码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09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应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10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在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11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省医保局公布同一项目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12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编码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13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14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用“/1、/2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115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...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116" w:author="ybj" w:date="2021-04-15T14:25:04Z">
            <w:rPr>
              <w:rFonts w:hint="default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”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17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顺延编号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18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20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119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21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3.项目名称</w:t>
      </w:r>
    </w:p>
    <w:p>
      <w:pPr>
        <w:pStyle w:val="3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23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pPrChange w:id="122" w:author="ybj" w:date="2021-04-15T14:25:15Z">
          <w:pPr>
            <w:pStyle w:val="3"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24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为中文标准名称，部分项目名称中在括号内列出西文名称或缩写。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25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市场调节价医疗服务价格项目</w:t>
      </w:r>
      <w:ins w:id="126" w:author="Lenovo" w:date="2021-04-09T09:31:19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lang w:eastAsia="zh-CN"/>
            <w:rPrChange w:id="127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rPrChange>
          </w:rPr>
          <w:t>如</w:t>
        </w:r>
      </w:ins>
      <w:ins w:id="129" w:author="Lenovo" w:date="2021-04-09T09:31:21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lang w:eastAsia="zh-CN"/>
            <w:rPrChange w:id="130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rPrChange>
          </w:rPr>
          <w:t>顺</w:t>
        </w:r>
      </w:ins>
      <w:ins w:id="132" w:author="Lenovo" w:date="2021-04-09T09:31:23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lang w:eastAsia="zh-CN"/>
            <w:rPrChange w:id="133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rPrChange>
          </w:rPr>
          <w:t>延</w:t>
        </w:r>
      </w:ins>
      <w:ins w:id="135" w:author="Lenovo" w:date="2021-04-09T09:31:24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lang w:eastAsia="zh-CN"/>
            <w:rPrChange w:id="136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rPrChange>
          </w:rPr>
          <w:t>编码</w:t>
        </w:r>
      </w:ins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38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39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收费项目名称</w:t>
      </w:r>
      <w:ins w:id="140" w:author="Lenovo" w:date="2021-04-09T09:30:54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lang w:eastAsia="zh-CN"/>
            <w:rPrChange w:id="141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rPrChange>
          </w:rPr>
          <w:t>可</w:t>
        </w:r>
      </w:ins>
      <w:del w:id="143" w:author="Lenovo" w:date="2021-04-09T09:31:09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lang w:eastAsia="zh-CN"/>
            <w:rPrChange w:id="144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rPrChange>
          </w:rPr>
          <w:delText>相应</w:delText>
        </w:r>
      </w:del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4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加后缀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147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48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（如部位、方法等）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149" w:author="ybj" w:date="2021-04-15T14:25:04Z">
            <w:rPr>
              <w:rFonts w:hint="default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”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50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进行区分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51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53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152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54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4.项目内涵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156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155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57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用于规范项目的服务范围、内容、方式和手段。项目内涵使用“含”、“指”、“不含”三个专用名词进行界定：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159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158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60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⑴ 含：表示在医疗服务项目中应当提供的服务内容，这些服务内容不得单独分解收费。但在特殊情况下，由于患者病情需要只提供其中部分服务内容,也按此项标准计价。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162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161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63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⑵指：在“指”后面所列的内容，指完成该诊疗项目的不同方法，或该诊疗项目的适用范围。如无特别说明，不得重复计费。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165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164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6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⑶不含：在“不含”后面所列的服务内容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67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可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68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单独计价。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70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169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71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5.除外内容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173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172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74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指在医疗服务项目中需要另行收费的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175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医用耗材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7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和组织器官移植的供体等。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78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177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79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6.计价单位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181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180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82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指提供该项目服务时的基本计价方式。</w:t>
      </w:r>
    </w:p>
    <w:p>
      <w:pPr>
        <w:widowControl/>
        <w:numPr>
          <w:ilvl w:val="-1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84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183" w:author="ybj" w:date="2021-04-15T14:25:15Z">
          <w:pPr>
            <w:widowControl/>
            <w:numPr>
              <w:ilvl w:val="-1"/>
              <w:numId w:val="0"/>
            </w:numPr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lang w:val="en-US" w:eastAsia="zh-CN"/>
          <w:rPrChange w:id="185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7.</w:t>
      </w: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86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价格</w:t>
      </w:r>
    </w:p>
    <w:p>
      <w:pPr>
        <w:widowControl/>
        <w:numPr>
          <w:ilvl w:val="-1"/>
          <w:numId w:val="0"/>
        </w:numPr>
        <w:spacing w:line="600" w:lineRule="exact"/>
        <w:ind w:left="0" w:leftChars="0"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188" w:author="ybj" w:date="2021-04-15T14:25:04Z">
            <w:rPr>
              <w:rFonts w:hint="default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pPrChange w:id="187" w:author="ybj" w:date="2021-04-15T14:25:15Z">
          <w:pPr>
            <w:widowControl/>
            <w:numPr>
              <w:ilvl w:val="-1"/>
              <w:numId w:val="0"/>
            </w:numPr>
            <w:ind w:left="0" w:leftChars="0"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189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指完成该项目服务可以收取的费用，为各地市公立医疗机构医疗服务政府指导价</w:t>
      </w:r>
      <w:del w:id="190" w:author="徐丹" w:date="2021-04-15T11:22:34Z">
        <w:r>
          <w:rPr>
            <w:rFonts w:hint="default" w:ascii="Times New Roman" w:hAnsi="Times New Roman" w:eastAsia="仿宋_GB2312" w:cs="Times New Roman"/>
            <w:color w:val="000000"/>
            <w:kern w:val="0"/>
            <w:sz w:val="32"/>
            <w:szCs w:val="32"/>
            <w:lang w:val="en-US" w:eastAsia="zh-CN"/>
            <w:rPrChange w:id="191" w:author="ybj" w:date="2021-04-15T14:25:04Z"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rPrChange>
          </w:rPr>
          <w:delText>上限</w:delText>
        </w:r>
      </w:del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193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95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pPrChange w:id="194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lang w:val="en-US" w:eastAsia="zh-CN"/>
          <w:rPrChange w:id="196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  <w:lang w:val="en-US" w:eastAsia="zh-CN"/>
            </w:rPr>
          </w:rPrChange>
        </w:rPr>
        <w:t>8</w:t>
      </w: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rPrChange w:id="197" w:author="ybj" w:date="2021-04-15T14:25:04Z">
            <w:rPr>
              <w:rFonts w:hint="eastAsia" w:ascii="楷体" w:hAnsi="楷体" w:eastAsia="楷体" w:cs="楷体"/>
              <w:color w:val="000000"/>
              <w:kern w:val="0"/>
              <w:sz w:val="32"/>
              <w:szCs w:val="32"/>
            </w:rPr>
          </w:rPrChange>
        </w:rPr>
        <w:t>.说明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199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198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00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指本项目在定价时需要特殊说明的相关事宜。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rPrChange w:id="202" w:author="ybj" w:date="2021-04-15T14:25:04Z">
            <w:rPr>
              <w:rFonts w:hint="eastAsia" w:ascii="黑体" w:hAnsi="黑体" w:eastAsia="黑体" w:cs="黑体"/>
              <w:color w:val="000000"/>
              <w:kern w:val="0"/>
              <w:sz w:val="32"/>
              <w:szCs w:val="32"/>
            </w:rPr>
          </w:rPrChange>
        </w:rPr>
        <w:pPrChange w:id="201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rPrChange w:id="203" w:author="ybj" w:date="2021-04-15T14:25:04Z">
            <w:rPr>
              <w:rFonts w:hint="eastAsia" w:ascii="黑体" w:hAnsi="黑体" w:eastAsia="黑体" w:cs="黑体"/>
              <w:color w:val="000000"/>
              <w:kern w:val="0"/>
              <w:sz w:val="32"/>
              <w:szCs w:val="32"/>
            </w:rPr>
          </w:rPrChange>
        </w:rPr>
        <w:t>三、关于项目查找的说明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05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04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0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多科室共同使用的项目统一归入综合医疗服务类。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08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07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09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临床各系统诊疗类和手术治疗类项目不按临床科室列项，请参照国际疾病分类顺序，按照相应的解剖系统和部位查找。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11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10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12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两个以上医技科室均可开展的医技诊疗项目，查找时请注意医技诊疗类的说明。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rPrChange w:id="214" w:author="ybj" w:date="2021-04-15T14:25:04Z">
            <w:rPr>
              <w:rFonts w:hint="eastAsia" w:ascii="黑体" w:hAnsi="黑体" w:eastAsia="黑体" w:cs="黑体"/>
              <w:color w:val="000000"/>
              <w:kern w:val="0"/>
              <w:sz w:val="32"/>
              <w:szCs w:val="32"/>
            </w:rPr>
          </w:rPrChange>
        </w:rPr>
        <w:pPrChange w:id="213" w:author="ybj" w:date="2021-04-15T14:25:15Z">
          <w:pPr>
            <w:widowControl/>
            <w:ind w:firstLine="640" w:firstLineChars="200"/>
          </w:pPr>
        </w:pPrChange>
      </w:pPr>
      <w:del w:id="215" w:author="徐丹" w:date="2021-04-15T11:22:59Z">
        <w:r>
          <w:rPr>
            <w:rFonts w:hint="default" w:ascii="Times New Roman" w:hAnsi="Times New Roman" w:eastAsia="仿宋_GB2312" w:cs="Times New Roman"/>
            <w:sz w:val="32"/>
            <w:szCs w:val="32"/>
            <w:lang w:eastAsia="zh-CN"/>
            <w:rPrChange w:id="216" w:author="ybj" w:date="2021-04-15T14:25:04Z"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rPrChange>
          </w:rPr>
          <w:delText>如</w:delText>
        </w:r>
      </w:del>
      <w:r>
        <w:rPr>
          <w:rFonts w:hint="default" w:ascii="Times New Roman" w:hAnsi="Times New Roman" w:eastAsia="仿宋_GB2312" w:cs="Times New Roman"/>
          <w:sz w:val="32"/>
          <w:szCs w:val="32"/>
          <w:lang w:eastAsia="zh-CN"/>
          <w:rPrChange w:id="218" w:author="ybj" w:date="2021-04-15T14:25:0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开展医保部门公布项目未覆盖的新医疗技术或新医疗活动需要收费，请按照管理权限和规定申请立项。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rPrChange w:id="220" w:author="ybj" w:date="2021-04-15T14:25:04Z">
            <w:rPr>
              <w:rFonts w:hint="eastAsia" w:ascii="黑体" w:hAnsi="黑体" w:eastAsia="黑体" w:cs="黑体"/>
              <w:color w:val="000000"/>
              <w:kern w:val="0"/>
              <w:sz w:val="32"/>
              <w:szCs w:val="32"/>
            </w:rPr>
          </w:rPrChange>
        </w:rPr>
        <w:pPrChange w:id="219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rPrChange w:id="221" w:author="ybj" w:date="2021-04-15T14:25:04Z">
            <w:rPr>
              <w:rFonts w:hint="eastAsia" w:ascii="黑体" w:hAnsi="黑体" w:eastAsia="黑体" w:cs="黑体"/>
              <w:color w:val="000000"/>
              <w:kern w:val="0"/>
              <w:sz w:val="32"/>
              <w:szCs w:val="32"/>
            </w:rPr>
          </w:rPrChange>
        </w:rPr>
        <w:t>四、需要说明的几点问题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23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22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24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1.在同一服务内容中，《基本医疗服务项目价格》不以设备、试剂的型号和产地分别立项。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26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25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27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2.提供各项医疗服务必须按医嘱要求或护理记录进行，无医嘱要求或护理记录的服务项目不得收费。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29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28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30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3．监护（监测）收费必须提供监护（监测）记录、监护（监测）结论报告等依据。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32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31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33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4．收取各类片费、图文报告费，必须向患者提供胶片（图片）或图文报告，用于教学目的或医院存档目的的胶片（图片）和图文报告不得向患者收费。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35" w:author="ybj" w:date="2021-04-15T14:25:04Z">
            <w:rPr>
              <w:rFonts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pPrChange w:id="234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36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5．“除外内容”和“说明”中未明确规定可另外计费的医疗器械、一次性医用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237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消耗材料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38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等，一律不得另外收费；患者需使用“除外内容”中列明的需另外计费的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  <w:rPrChange w:id="239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  <w:lang w:eastAsia="zh-CN"/>
            </w:rPr>
          </w:rPrChange>
        </w:rPr>
        <w:t>特殊医用消耗材料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rPrChange w:id="240" w:author="ybj" w:date="2021-04-15T14:25:04Z">
            <w:rPr>
              <w:rFonts w:hint="eastAsia" w:ascii="仿宋_GB2312" w:hAnsi="宋体" w:eastAsia="仿宋_GB2312" w:cs="宋体"/>
              <w:color w:val="000000"/>
              <w:kern w:val="0"/>
              <w:sz w:val="32"/>
              <w:szCs w:val="32"/>
            </w:rPr>
          </w:rPrChange>
        </w:rPr>
        <w:t>时，医疗机构应事先征得患者或家属同意，未经患者或家属同意的，不得收费。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rPrChange w:id="242" w:author="ybj" w:date="2021-04-15T14:25:04Z">
            <w:rPr>
              <w:rFonts w:hint="eastAsia" w:ascii="仿宋_GB2312" w:hAnsi="宋体" w:eastAsia="仿宋_GB2312" w:cs="宋体"/>
              <w:color w:val="auto"/>
              <w:kern w:val="0"/>
              <w:sz w:val="32"/>
              <w:szCs w:val="32"/>
            </w:rPr>
          </w:rPrChange>
        </w:rPr>
        <w:pPrChange w:id="241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rPrChange w:id="243" w:author="ybj" w:date="2021-04-15T14:25:04Z">
            <w:rPr>
              <w:rFonts w:hint="eastAsia" w:ascii="仿宋_GB2312" w:hAnsi="宋体" w:eastAsia="仿宋_GB2312" w:cs="宋体"/>
              <w:color w:val="auto"/>
              <w:kern w:val="0"/>
              <w:sz w:val="32"/>
              <w:szCs w:val="32"/>
            </w:rPr>
          </w:rPrChange>
        </w:rPr>
        <w:t>6.“项目内涵”中未注明“含药物”的，药物可另行收费。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kern w:val="0"/>
          <w:sz w:val="32"/>
          <w:szCs w:val="32"/>
          <w:rPrChange w:id="245" w:author="ybj" w:date="2021-04-15T14:25:04Z">
            <w:rPr>
              <w:rFonts w:ascii="仿宋_GB2312" w:hAnsi="宋体" w:eastAsia="仿宋_GB2312" w:cs="宋体"/>
              <w:color w:val="auto"/>
              <w:kern w:val="0"/>
              <w:sz w:val="32"/>
              <w:szCs w:val="32"/>
            </w:rPr>
          </w:rPrChange>
        </w:rPr>
        <w:pPrChange w:id="244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rPrChange w:id="246" w:author="ybj" w:date="2021-04-15T14:25:04Z">
            <w:rPr>
              <w:rFonts w:hint="eastAsia" w:ascii="仿宋_GB2312" w:hAnsi="宋体" w:eastAsia="仿宋_GB2312" w:cs="宋体"/>
              <w:color w:val="auto"/>
              <w:kern w:val="0"/>
              <w:sz w:val="32"/>
              <w:szCs w:val="32"/>
            </w:rPr>
          </w:rPrChange>
        </w:rPr>
        <w:t>7.所有医疗服务项目收费需符合卫生管理规定及具备相关资质。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FF0000"/>
          <w:kern w:val="0"/>
          <w:sz w:val="32"/>
          <w:szCs w:val="32"/>
          <w:rPrChange w:id="248" w:author="ybj" w:date="2021-04-15T14:25:04Z">
            <w:rPr>
              <w:rFonts w:ascii="仿宋_GB2312" w:hAnsi="宋体" w:eastAsia="仿宋_GB2312" w:cs="宋体"/>
              <w:color w:val="FF0000"/>
              <w:kern w:val="0"/>
              <w:sz w:val="32"/>
              <w:szCs w:val="32"/>
            </w:rPr>
          </w:rPrChange>
        </w:rPr>
        <w:pPrChange w:id="247" w:author="ybj" w:date="2021-04-15T14:25:15Z">
          <w:pPr>
            <w:widowControl/>
            <w:ind w:firstLine="640" w:firstLineChars="200"/>
          </w:pPr>
        </w:pPrChange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rPrChange w:id="249" w:author="ybj" w:date="2021-04-15T14:25:04Z">
            <w:rPr>
              <w:rFonts w:hint="eastAsia" w:ascii="仿宋_GB2312" w:hAnsi="宋体" w:eastAsia="仿宋_GB2312" w:cs="宋体"/>
              <w:color w:val="auto"/>
              <w:kern w:val="0"/>
              <w:sz w:val="32"/>
              <w:szCs w:val="32"/>
            </w:rPr>
          </w:rPrChange>
        </w:rPr>
        <w:t>8.因操作失误、仪器性能差错等原因，导致需要重新检查、检验及治疗的，一律不得向患者另行收费。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FF0000"/>
          <w:kern w:val="0"/>
          <w:sz w:val="32"/>
          <w:szCs w:val="32"/>
          <w:rPrChange w:id="251" w:author="ybj" w:date="2021-04-15T14:25:04Z">
            <w:rPr>
              <w:rFonts w:ascii="仿宋_GB2312" w:hAnsi="宋体" w:eastAsia="仿宋_GB2312" w:cs="宋体"/>
              <w:color w:val="FF0000"/>
              <w:kern w:val="0"/>
              <w:sz w:val="32"/>
              <w:szCs w:val="32"/>
            </w:rPr>
          </w:rPrChange>
        </w:rPr>
        <w:pPrChange w:id="250" w:author="ybj" w:date="2021-04-15T14:25:15Z">
          <w:pPr>
            <w:widowControl/>
            <w:ind w:firstLine="640" w:firstLineChars="200"/>
          </w:pPr>
        </w:pPrChange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31" w:bottom="1440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Times New Roman" w:hAnsi="Times New Roman"/>
        <w:sz w:val="24"/>
      </w:rPr>
      <w:pPrChange w:id="0" w:author="ybj" w:date="2021-04-15T14:25:35Z">
        <w:pPr>
          <w:pStyle w:val="5"/>
          <w:jc w:val="center"/>
        </w:pPr>
      </w:pPrChange>
    </w:pPr>
    <w:ins w:id="1" w:author="ybj" w:date="2021-04-15T14:25:56Z"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eastAsia="zh-CN"/>
                                <w:rPrChange w:id="3" w:author="ybj" w:date="2021-04-15T14:26:05Z">
                                  <w:rPr>
                                    <w:rFonts w:hint="eastAsia" w:eastAsia="宋体"/>
                                    <w:lang w:eastAsia="zh-CN"/>
                                  </w:rPr>
                                </w:rPrChange>
                              </w:rPr>
                            </w:pPr>
                            <w:ins w:id="4" w:author="ybj" w:date="2021-04-15T14:25:56Z"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  <w:lang w:eastAsia="zh-CN"/>
                                  <w:rPrChange w:id="5" w:author="ybj" w:date="2021-04-15T14:26:05Z">
                                    <w:rPr>
                                      <w:rFonts w:hint="eastAsia"/>
                                      <w:lang w:eastAsia="zh-CN"/>
                                    </w:rPr>
                                  </w:rPrChange>
                                </w:rPr>
                                <w:fldChar w:fldCharType="begin"/>
                              </w:r>
                            </w:ins>
                            <w:ins w:id="7" w:author="ybj" w:date="2021-04-15T14:25:56Z"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  <w:lang w:eastAsia="zh-CN"/>
                                  <w:rPrChange w:id="8" w:author="ybj" w:date="2021-04-15T14:26:05Z">
                                    <w:rPr>
                                      <w:rFonts w:hint="eastAsia"/>
                                      <w:lang w:eastAsia="zh-CN"/>
                                    </w:rPr>
                                  </w:rPrChange>
                                </w:rPr>
                                <w:instrText xml:space="preserve"> PAGE  \* MERGEFORMAT </w:instrText>
                              </w:r>
                            </w:ins>
                            <w:ins w:id="10" w:author="ybj" w:date="2021-04-15T14:25:56Z"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  <w:lang w:eastAsia="zh-CN"/>
                                  <w:rPrChange w:id="11" w:author="ybj" w:date="2021-04-15T14:26:05Z">
                                    <w:rPr>
                                      <w:rFonts w:hint="eastAsia"/>
                                      <w:lang w:eastAsia="zh-CN"/>
                                    </w:rPr>
                                  </w:rPrChange>
                                </w:rPr>
                                <w:fldChar w:fldCharType="separate"/>
                              </w:r>
                            </w:ins>
                            <w:ins w:id="13" w:author="ybj" w:date="2021-04-15T14:25:56Z"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  <w:lang w:eastAsia="zh-CN"/>
                                  <w:rPrChange w:id="14" w:author="ybj" w:date="2021-04-15T14:26:05Z">
                                    <w:rPr>
                                      <w:rFonts w:hint="eastAsia"/>
                                      <w:lang w:eastAsia="zh-CN"/>
                                    </w:rPr>
                                  </w:rPrChange>
                                </w:rPr>
                                <w:t>- 1 -</w:t>
                              </w:r>
                            </w:ins>
                            <w:ins w:id="16" w:author="ybj" w:date="2021-04-15T14:25:56Z">
                              <w:r>
                                <w:rPr>
                                  <w:rFonts w:hint="default" w:ascii="Times New Roman" w:hAnsi="Times New Roman" w:cs="Times New Roman"/>
                                  <w:sz w:val="28"/>
                                  <w:szCs w:val="28"/>
                                  <w:lang w:eastAsia="zh-CN"/>
                                  <w:rPrChange w:id="17" w:author="ybj" w:date="2021-04-15T14:26:05Z">
                                    <w:rPr>
                                      <w:rFonts w:hint="eastAsia"/>
                                      <w:lang w:eastAsia="zh-CN"/>
                                    </w:rPr>
                                  </w:rPrChange>
                                </w:rPr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5"/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eastAsia="zh-CN"/>
                          <w:rPrChange w:id="19" w:author="ybj" w:date="2021-04-15T14:26:05Z">
                            <w:rPr>
                              <w:rFonts w:hint="eastAsia" w:eastAsia="宋体"/>
                              <w:lang w:eastAsia="zh-CN"/>
                            </w:rPr>
                          </w:rPrChange>
                        </w:rPr>
                      </w:pPr>
                      <w:ins w:id="20" w:author="ybj" w:date="2021-04-15T14:25:56Z"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  <w:lang w:eastAsia="zh-CN"/>
                            <w:rPrChange w:id="21" w:author="ybj" w:date="2021-04-15T14:26:05Z">
                              <w:rPr>
                                <w:rFonts w:hint="eastAsia"/>
                                <w:lang w:eastAsia="zh-CN"/>
                              </w:rPr>
                            </w:rPrChange>
                          </w:rPr>
                          <w:fldChar w:fldCharType="begin"/>
                        </w:r>
                      </w:ins>
                      <w:ins w:id="23" w:author="ybj" w:date="2021-04-15T14:25:56Z"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  <w:lang w:eastAsia="zh-CN"/>
                            <w:rPrChange w:id="24" w:author="ybj" w:date="2021-04-15T14:26:05Z">
                              <w:rPr>
                                <w:rFonts w:hint="eastAsia"/>
                                <w:lang w:eastAsia="zh-CN"/>
                              </w:rPr>
                            </w:rPrChange>
                          </w:rPr>
                          <w:instrText xml:space="preserve"> PAGE  \* MERGEFORMAT </w:instrText>
                        </w:r>
                      </w:ins>
                      <w:ins w:id="26" w:author="ybj" w:date="2021-04-15T14:25:56Z"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  <w:lang w:eastAsia="zh-CN"/>
                            <w:rPrChange w:id="27" w:author="ybj" w:date="2021-04-15T14:26:05Z">
                              <w:rPr>
                                <w:rFonts w:hint="eastAsia"/>
                                <w:lang w:eastAsia="zh-CN"/>
                              </w:rPr>
                            </w:rPrChange>
                          </w:rPr>
                          <w:fldChar w:fldCharType="separate"/>
                        </w:r>
                      </w:ins>
                      <w:ins w:id="29" w:author="ybj" w:date="2021-04-15T14:25:56Z"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  <w:lang w:eastAsia="zh-CN"/>
                            <w:rPrChange w:id="30" w:author="ybj" w:date="2021-04-15T14:26:05Z">
                              <w:rPr>
                                <w:rFonts w:hint="eastAsia"/>
                                <w:lang w:eastAsia="zh-CN"/>
                              </w:rPr>
                            </w:rPrChange>
                          </w:rPr>
                          <w:t>- 1 -</w:t>
                        </w:r>
                      </w:ins>
                      <w:ins w:id="32" w:author="ybj" w:date="2021-04-15T14:25:56Z">
                        <w:r>
                          <w:rPr>
                            <w:rFonts w:hint="default" w:ascii="Times New Roman" w:hAnsi="Times New Roman" w:cs="Times New Roman"/>
                            <w:sz w:val="28"/>
                            <w:szCs w:val="28"/>
                            <w:lang w:eastAsia="zh-CN"/>
                            <w:rPrChange w:id="33" w:author="ybj" w:date="2021-04-15T14:26:05Z">
                              <w:rPr>
                                <w:rFonts w:hint="eastAsia"/>
                                <w:lang w:eastAsia="zh-CN"/>
                              </w:rPr>
                            </w:rPrChange>
                          </w:rPr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  <w:ins w:id="35" w:author="ybj" w:date="2021-04-15T14:25:43Z"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jc w:val="left"/>
                              <w:pPrChange w:id="37" w:author="ybj" w:date="2021-04-15T14:25:35Z">
                                <w:pPr>
                                  <w:pStyle w:val="5"/>
                                  <w:jc w:val="center"/>
                                </w:pPr>
                              </w:pPrChange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5"/>
                        <w:jc w:val="left"/>
                        <w:pPrChange w:id="38" w:author="ybj" w:date="2021-04-15T14:25:35Z">
                          <w:pPr>
                            <w:pStyle w:val="5"/>
                            <w:jc w:val="center"/>
                          </w:pPr>
                        </w:pPrChange>
                      </w:pPr>
                    </w:p>
                    <w:p/>
                  </w:txbxContent>
                </v:textbox>
              </v:shape>
            </w:pict>
          </mc:Fallback>
        </mc:AlternateContent>
      </w:r>
    </w:ins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888636"/>
    <w:multiLevelType w:val="singleLevel"/>
    <w:tmpl w:val="B48886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71263C1"/>
    <w:multiLevelType w:val="singleLevel"/>
    <w:tmpl w:val="171263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徐丹">
    <w15:presenceInfo w15:providerId="WPS Office" w15:userId="671091757"/>
  </w15:person>
  <w15:person w15:author="Lenovo">
    <w15:presenceInfo w15:providerId="None" w15:userId="Lenovo"/>
  </w15:person>
  <w15:person w15:author="ybj">
    <w15:presenceInfo w15:providerId="None" w15:userId="yb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11"/>
    <w:rsid w:val="00240227"/>
    <w:rsid w:val="009C4B85"/>
    <w:rsid w:val="00BB3D19"/>
    <w:rsid w:val="00C34E0F"/>
    <w:rsid w:val="00E95B11"/>
    <w:rsid w:val="00EA4122"/>
    <w:rsid w:val="0117218F"/>
    <w:rsid w:val="01D21099"/>
    <w:rsid w:val="058502E7"/>
    <w:rsid w:val="07533FFB"/>
    <w:rsid w:val="0DC21A39"/>
    <w:rsid w:val="0EDE6E57"/>
    <w:rsid w:val="0F524ACA"/>
    <w:rsid w:val="13F12696"/>
    <w:rsid w:val="1854231F"/>
    <w:rsid w:val="1B135858"/>
    <w:rsid w:val="1BD1170E"/>
    <w:rsid w:val="1F291EDD"/>
    <w:rsid w:val="203618CF"/>
    <w:rsid w:val="20BD6985"/>
    <w:rsid w:val="244817D1"/>
    <w:rsid w:val="2BD3034C"/>
    <w:rsid w:val="2EC67949"/>
    <w:rsid w:val="338319F9"/>
    <w:rsid w:val="346143FF"/>
    <w:rsid w:val="35045783"/>
    <w:rsid w:val="36474EB7"/>
    <w:rsid w:val="3B7D11D5"/>
    <w:rsid w:val="401054E1"/>
    <w:rsid w:val="414D0494"/>
    <w:rsid w:val="41DA32C6"/>
    <w:rsid w:val="437E5844"/>
    <w:rsid w:val="4B4F4F4C"/>
    <w:rsid w:val="4DFF59F9"/>
    <w:rsid w:val="50B63CE2"/>
    <w:rsid w:val="51CC32F5"/>
    <w:rsid w:val="53375B37"/>
    <w:rsid w:val="53F920F0"/>
    <w:rsid w:val="553278D9"/>
    <w:rsid w:val="5C52491D"/>
    <w:rsid w:val="608B686F"/>
    <w:rsid w:val="628A4DEE"/>
    <w:rsid w:val="62E94EA4"/>
    <w:rsid w:val="6A96729C"/>
    <w:rsid w:val="6CEE2CDF"/>
    <w:rsid w:val="6CFA2465"/>
    <w:rsid w:val="72333108"/>
    <w:rsid w:val="7670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9"/>
    <w:qFormat/>
    <w:uiPriority w:val="0"/>
    <w:rPr>
      <w:b/>
      <w:bCs/>
    </w:rPr>
  </w:style>
  <w:style w:type="paragraph" w:styleId="3">
    <w:name w:val="annotation text"/>
    <w:basedOn w:val="1"/>
    <w:link w:val="18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10">
    <w:name w:val="批注框文本1"/>
    <w:basedOn w:val="1"/>
    <w:link w:val="11"/>
    <w:qFormat/>
    <w:uiPriority w:val="0"/>
    <w:rPr>
      <w:sz w:val="18"/>
      <w:szCs w:val="18"/>
    </w:rPr>
  </w:style>
  <w:style w:type="character" w:customStyle="1" w:styleId="11">
    <w:name w:val="批注框文本 Char"/>
    <w:basedOn w:val="7"/>
    <w:link w:val="10"/>
    <w:semiHidden/>
    <w:qFormat/>
    <w:uiPriority w:val="0"/>
    <w:rPr>
      <w:sz w:val="18"/>
      <w:szCs w:val="18"/>
    </w:rPr>
  </w:style>
  <w:style w:type="character" w:customStyle="1" w:styleId="12">
    <w:name w:val="页脚 字符"/>
    <w:basedOn w:val="7"/>
    <w:link w:val="5"/>
    <w:semiHidden/>
    <w:qFormat/>
    <w:uiPriority w:val="0"/>
    <w:rPr>
      <w:sz w:val="18"/>
      <w:szCs w:val="18"/>
    </w:rPr>
  </w:style>
  <w:style w:type="character" w:customStyle="1" w:styleId="13">
    <w:name w:val="页眉 字符"/>
    <w:basedOn w:val="7"/>
    <w:link w:val="6"/>
    <w:semiHidden/>
    <w:qFormat/>
    <w:uiPriority w:val="0"/>
    <w:rPr>
      <w:sz w:val="18"/>
      <w:szCs w:val="18"/>
    </w:rPr>
  </w:style>
  <w:style w:type="character" w:customStyle="1" w:styleId="14">
    <w:name w:val="font01"/>
    <w:basedOn w:val="7"/>
    <w:qFormat/>
    <w:uiPriority w:val="0"/>
    <w:rPr>
      <w:rFonts w:hint="eastAsia" w:ascii="仿宋_GB2312" w:eastAsia="仿宋_GB2312"/>
      <w:b/>
      <w:bCs/>
      <w:color w:val="000000"/>
      <w:sz w:val="28"/>
      <w:szCs w:val="28"/>
      <w:u w:val="none"/>
    </w:rPr>
  </w:style>
  <w:style w:type="character" w:customStyle="1" w:styleId="15">
    <w:name w:val="font11"/>
    <w:basedOn w:val="7"/>
    <w:qFormat/>
    <w:uiPriority w:val="0"/>
    <w:rPr>
      <w:rFonts w:hint="eastAsia" w:ascii="仿宋_GB2312" w:eastAsia="仿宋_GB2312"/>
      <w:color w:val="000000"/>
      <w:sz w:val="28"/>
      <w:szCs w:val="28"/>
      <w:u w:val="none"/>
    </w:rPr>
  </w:style>
  <w:style w:type="character" w:customStyle="1" w:styleId="16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">
    <w:name w:val="批注框文本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8">
    <w:name w:val="批注文字 字符"/>
    <w:basedOn w:val="7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9">
    <w:name w:val="批注主题 字符"/>
    <w:basedOn w:val="18"/>
    <w:link w:val="2"/>
    <w:qFormat/>
    <w:uiPriority w:val="0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319</Words>
  <Characters>1823</Characters>
  <Lines>15</Lines>
  <Paragraphs>4</Paragraphs>
  <TotalTime>0</TotalTime>
  <ScaleCrop>false</ScaleCrop>
  <LinksUpToDate>false</LinksUpToDate>
  <CharactersWithSpaces>2138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2016-01-11T17:06:00Z</dcterms:created>
  <dc:creator>微软用户</dc:creator>
  <cp:lastModifiedBy>ybj</cp:lastModifiedBy>
  <cp:lastPrinted>2016-01-29T16:17:00Z</cp:lastPrinted>
  <dcterms:modified xsi:type="dcterms:W3CDTF">2021-04-15T06:26:10Z</dcterms:modified>
  <dc:title>微软用户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btnFileSaveAsFlag">
    <vt:lpwstr>0</vt:lpwstr>
  </property>
  <property fmtid="{D5CDD505-2E9C-101B-9397-08002B2CF9AE}" pid="4" name="btnFileSaveFlag">
    <vt:lpwstr>1</vt:lpwstr>
  </property>
  <property fmtid="{D5CDD505-2E9C-101B-9397-08002B2CF9AE}" pid="5" name="code20">
    <vt:lpwstr>0739inqofqajk90mrd5jh0</vt:lpwstr>
  </property>
  <property fmtid="{D5CDD505-2E9C-101B-9397-08002B2CF9AE}" pid="6" name="codetype">
    <vt:lpwstr>encrypt</vt:lpwstr>
  </property>
  <property fmtid="{D5CDD505-2E9C-101B-9397-08002B2CF9AE}" pid="7" name="cp_browser">
    <vt:lpwstr>chrome</vt:lpwstr>
  </property>
  <property fmtid="{D5CDD505-2E9C-101B-9397-08002B2CF9AE}" pid="8" name="cp_itemId">
    <vt:lpwstr>342650</vt:lpwstr>
  </property>
  <property fmtid="{D5CDD505-2E9C-101B-9397-08002B2CF9AE}" pid="9" name="cp_itemType">
    <vt:lpwstr>missive</vt:lpwstr>
  </property>
  <property fmtid="{D5CDD505-2E9C-101B-9397-08002B2CF9AE}" pid="10" name="cp_title">
    <vt:lpwstr>广东省医疗保障局关于公布《广东省基本医疗服务价格项目目录（2021年版）》和《广东省市场调节价医疗服务价格项目目录（2021年版）》的通知</vt:lpwstr>
  </property>
  <property fmtid="{D5CDD505-2E9C-101B-9397-08002B2CF9AE}" pid="11" name="hideWpsMarks">
    <vt:i4>0</vt:i4>
  </property>
  <property fmtid="{D5CDD505-2E9C-101B-9397-08002B2CF9AE}" pid="12" name="openType">
    <vt:lpwstr>1</vt:lpwstr>
  </property>
  <property fmtid="{D5CDD505-2E9C-101B-9397-08002B2CF9AE}" pid="13" name="openFlag">
    <vt:bool>true</vt:bool>
  </property>
  <property fmtid="{D5CDD505-2E9C-101B-9397-08002B2CF9AE}" pid="14" name="showFlag">
    <vt:bool>true</vt:bool>
  </property>
  <property fmtid="{D5CDD505-2E9C-101B-9397-08002B2CF9AE}" pid="15" name="showButton">
    <vt:lpwstr>WPSExtOfficeTab;btnShowRevision;btnUploadOA</vt:lpwstr>
  </property>
  <property fmtid="{D5CDD505-2E9C-101B-9397-08002B2CF9AE}" pid="16" name="uploadPath">
    <vt:lpwstr>https://xtbgsafe.gdzwfw.gov.cn/szoa/instance-web/minstone/wfDocBody/saveFileBody?flowInid=342650&amp;stepInco=5704897&amp;dealIndx=0&amp;flowId=563&amp;stepCode=370&amp;readOnly=0&amp;curUserCode=13682274784&amp;sysCode=MD_YBJ_OA&amp;r=0.2626178224720348&amp;tenantCode=GDSXXZX&amp;fileCode=o_1f2q4fuue1g48b0dicm4751ipfc&amp;id=o_1f2q4fuue1g48b0dicm4751ipfc&amp;attachUuid=7c2c13c209e94e068ebd5db2c14b8ac8&amp;r=0.9829049692580474&amp;userUuid=b383729670ca4c7498b8982254ec9555</vt:lpwstr>
  </property>
  <property fmtid="{D5CDD505-2E9C-101B-9397-08002B2CF9AE}" pid="17" name="urlParams">
    <vt:lpwstr>flowInid=342650&amp;stepInco=5704897&amp;dealIndx=0&amp;flowId=563&amp;stepCode=370&amp;readOnly=0&amp;curUserCode=13682274784&amp;sysCode=MD_YBJ_OA&amp;r=0.2626178224720348&amp;tenantCode=GDSXXZX&amp;fileCode=o_1f2q4fuue1g48b0dicm4751ipfc&amp;id=o_1f2q4fuue1g48b0dicm4751ipfc&amp;attachUuid=7c2c13c209e94e068ebd5db2c14b8ac8&amp;r=0.9829049692580474&amp;userUuid=b383729670ca4c7498b8982254ec9555</vt:lpwstr>
  </property>
  <property fmtid="{D5CDD505-2E9C-101B-9397-08002B2CF9AE}" pid="18" name="lockDocUrl">
    <vt:lpwstr>https://xtbgsafe.gdzwfw.gov.cn/szoa/instance-web/minstone/wfDocBody/getLockInfo?flowInid=342650&amp;stepInco=5704897&amp;dealIndx=0&amp;flowId=563&amp;stepCode=370&amp;readOnly=0&amp;curUserCode=13682274784&amp;sysCode=MD_YBJ_OA&amp;r=0.2626178224720348&amp;tenantCode=GDSXXZX&amp;fileCode=o_1f2q4fuue1g48b0dicm4751ipfc&amp;id=o_1f2q4fuue1g48b0dicm4751ipfc&amp;attachUuid=7c2c13c209e94e068ebd5db2c14b8ac8&amp;r=0.9829049692580474&amp;userUuid=b383729670ca4c7498b8982254ec9555</vt:lpwstr>
  </property>
  <property fmtid="{D5CDD505-2E9C-101B-9397-08002B2CF9AE}" pid="19" name="copyUrl">
    <vt:lpwstr>https://xtbgsafe.gdzwfw.gov.cn/szoa/instance-web/minstone/wfDocBody/copyDoc?flowInid=342650&amp;stepInco=5704897&amp;dealIndx=0&amp;flowId=563&amp;stepCode=370&amp;readOnly=0&amp;curUserCode=13682274784&amp;sysCode=MD_YBJ_OA&amp;r=0.2626178224720348&amp;tenantCode=GDSXXZX&amp;fileCode=o_1f2q4fuue1g48b0dicm4751ipfc&amp;id=o_1f2q4fuue1g48b0dicm4751ipfc&amp;attachUuid=7c2c13c209e94e068ebd5db2c14b8ac8&amp;r=0.9829049692580474&amp;userUuid=b383729670ca4c7498b8982254ec9555</vt:lpwstr>
  </property>
  <property fmtid="{D5CDD505-2E9C-101B-9397-08002B2CF9AE}" pid="20" name="unLockDocurl">
    <vt:lpwstr>https://xtbgsafe.gdzwfw.gov.cn/szoa/instance-web/minstone/wfDocBody/unLockDoc?flowInid=342650&amp;stepInco=5704897&amp;dealIndx=0&amp;flowId=563&amp;stepCode=370&amp;readOnly=0&amp;curUserCode=13682274784&amp;sysCode=MD_YBJ_OA&amp;r=0.2626178224720348&amp;tenantCode=GDSXXZX&amp;fileCode=o_1f2q4fuue1g48b0dicm4751ipfc&amp;id=o_1f2q4fuue1g48b0dicm4751ipfc&amp;attachUuid=7c2c13c209e94e068ebd5db2c14b8ac8&amp;r=0.9829049692580474&amp;userUuid=b383729670ca4c7498b8982254ec9555</vt:lpwstr>
  </property>
  <property fmtid="{D5CDD505-2E9C-101B-9397-08002B2CF9AE}" pid="21" name="ribbonExt">
    <vt:lpwstr>{"WPSExtOfficeTab":{"OnGetEnabled":true,"OnGetVisible":true},"btnUploadOA":{"OnGetEnabled":true,"OnGetVisible":true,"OnGetLabel":"保存","GetImage":"icon/uploadoa.ico"},"btnSaveAsLocal":{"OnGetEnabled":false,"OnGetVisible":false,"OnGetLabel":"另存文件","GetImage":"icon/DecomposeDoc.ico"},"btnImportDoc":{"OnGetEnabled":false,"OnGetVisible":false,"OnGetLabel":"导入正文","GetImage":"icon/ImportDoc.ico"},"btnImportTemp":{"OnGetEnabled":false,"OnGetVisible":false,"OnGetLabel":"导入正文模板","GetImage":"icon/show.ico"},"btnInsertRedHeader":{"OnGetEnabled":false,"OnGetVisible":false,"OnGetLabel":"套红头","GetImage":"icon/red.ico"},"btnClearRevDoc":{"OnGetEnabled":false,"OnGetVisible":false,"OnGetLabel":"清稿","GetImage":"icon/yes.ico"},"btnUploadOAbeifen":{"OnGetEnabled":false,"OnGetVisible":false,"OnGetLabel":"备份正文","GetImage":"icon/uploadoa.ico"},"btnPrintDOC":{"OnGetEnabled":false,"OnGetVisible":false,"OnGetLabel":"打印","GetImage":"icon/printdoc.ico"},"btnShowRevision":{"OnGetEnabled":true,"OnGetVisible":true,"OnGetLabel":"痕迹","GetImage":"icon/ShowRevision.ico"},"btnOpenOA":{"OnGetEnabled":false,"OnGetVisible":false,"OnGetLabel":"打开OA","GetImage":"icon/oa.ico"},"btnOpenScan":{"OnGetEnabled":false,"OnGetVisible":false,"OnGetLabel":"打开扫描仪","GetImage":"icon/openscan.ico"},"btnPageSetup":{"OnGetEnabled":false,"OnGetVisible":false,"OnGetLabel":"页面设置","GetImage":"icon/pagesetup.ico"},"btnInsertDate":{"OnGetEnabled":false,"OnGetVisible":false,"OnGetLabel":"插入时间","GetImage":"icon/time.ico"},"btnInsertPic":{"OnGetEnabled":false,"OnGetVisible":false,"OnGetLabel":"插入图片","GetImage":"icon/erweima.ico"},"btnChangeToPDF":{"OnGetEnabled":false,"OnGetVisible":false,"OnGetLabel":"转PDF上传","GetImage":"icon/pdf.ico"},"btnChangeToUOT":{"OnGetEnabled":false,"OnGetVisible":false,"OnGetLabel":"转UOT上传","GetImage":"icon/show.ico"},"btnFilePath":{"OnGetVisible":false,"OnGetLabel":"OA文件信息："},"btnAboutAssist":{"OnGetEnabled":false,"GetImage":"icon/help.ico"},"btnDocCheck":{"OnGetEnabled":false,"GetImage":"icon/btnDocInfo.ico"},"btnSelectBookmark":{"OnGetEnabled":false,"GetImage":"icon/bookmark.ico"},"btnAcceptAllRevisions":{"OnGetEnabled":false,"OnGetVisible":false,"OnGetLabel":"接受修订","GetImage":"icon/yes.ico"},"btnRejectAllRevisions":{"OnGetEnabled":false,"OnGetVisible":false,"OnGetLabel":"拒绝修订","GetImage":"icon/no.ico"}}</vt:lpwstr>
  </property>
  <property fmtid="{D5CDD505-2E9C-101B-9397-08002B2CF9AE}" pid="22" name="showSavePromptFlag">
    <vt:lpwstr>true</vt:lpwstr>
  </property>
</Properties>
</file>